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1021CA15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Pr="00AA3242">
        <w:rPr>
          <w:rFonts w:ascii="Verdana" w:eastAsia="Verdana" w:hAnsi="Verdana"/>
          <w:sz w:val="18"/>
          <w:szCs w:val="18"/>
          <w:lang w:eastAsia="en-US"/>
        </w:rPr>
        <w:t>„</w:t>
      </w:r>
      <w:del w:id="0" w:author="Harvanová Radka, DiS." w:date="2023-04-27T11:37:00Z">
        <w:r w:rsidRPr="00AA3242" w:rsidDel="00AA3242">
          <w:rPr>
            <w:rFonts w:ascii="Verdana" w:eastAsia="Verdana" w:hAnsi="Verdana"/>
            <w:sz w:val="18"/>
            <w:szCs w:val="18"/>
            <w:lang w:eastAsia="en-US"/>
            <w:rPrChange w:id="1" w:author="Harvanová Radka, DiS." w:date="2023-04-27T11:38:00Z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PrChange>
          </w:rPr>
          <w:delText>[VLOŽÍ ZHOTOVITEL]</w:delText>
        </w:r>
      </w:del>
      <w:ins w:id="2" w:author="Harvanová Radka, DiS." w:date="2023-04-27T11:37:00Z">
        <w:r w:rsidR="00AA3242" w:rsidRPr="00AA3242">
          <w:rPr>
            <w:rFonts w:ascii="Verdana" w:eastAsia="Verdana" w:hAnsi="Verdana"/>
            <w:sz w:val="18"/>
            <w:szCs w:val="18"/>
            <w:lang w:eastAsia="en-US"/>
            <w:rPrChange w:id="3" w:author="Harvanová Radka, DiS." w:date="2023-04-27T11:38:00Z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PrChange>
          </w:rPr>
          <w:t>Žatec ON</w:t>
        </w:r>
      </w:ins>
      <w:ins w:id="4" w:author="Harvanová Radka, DiS." w:date="2023-04-27T11:38:00Z">
        <w:r w:rsidR="00AA3242" w:rsidRPr="00AA3242">
          <w:rPr>
            <w:rFonts w:ascii="Verdana" w:eastAsia="Verdana" w:hAnsi="Verdana"/>
            <w:sz w:val="18"/>
            <w:szCs w:val="18"/>
            <w:lang w:eastAsia="en-US"/>
            <w:rPrChange w:id="5" w:author="Harvanová Radka, DiS." w:date="2023-04-27T11:38:00Z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PrChange>
          </w:rPr>
          <w:t xml:space="preserve"> – oprava (VPP, fasáda)</w:t>
        </w:r>
      </w:ins>
      <w:r w:rsidRPr="00AA3242">
        <w:rPr>
          <w:rFonts w:ascii="Verdana" w:eastAsia="Verdana" w:hAnsi="Verdana"/>
          <w:sz w:val="18"/>
          <w:szCs w:val="18"/>
          <w:lang w:eastAsia="en-US"/>
          <w:rPrChange w:id="6" w:author="Harvanová Radka, DiS." w:date="2023-04-27T11:38:00Z">
            <w:rPr>
              <w:rFonts w:ascii="Verdana" w:eastAsia="Verdana" w:hAnsi="Verdana"/>
              <w:sz w:val="18"/>
              <w:szCs w:val="18"/>
              <w:lang w:eastAsia="en-US"/>
            </w:rPr>
          </w:rPrChange>
        </w:rPr>
        <w:t>“,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  <w:bookmarkStart w:id="7" w:name="_GoBack"/>
      <w:bookmarkEnd w:id="7"/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3F5121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A3242" w:rsidRPr="00AA324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7157F67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A3242">
      <w:fldChar w:fldCharType="begin"/>
    </w:r>
    <w:r w:rsidR="00AA3242">
      <w:instrText xml:space="preserve"> SECTIONPAGES  \* Arabic  \* MERGEFORMAT </w:instrText>
    </w:r>
    <w:r w:rsidR="00AA3242">
      <w:fldChar w:fldCharType="separate"/>
    </w:r>
    <w:r w:rsidR="00AA3242" w:rsidRPr="00AA3242">
      <w:rPr>
        <w:rFonts w:cs="Arial"/>
        <w:noProof/>
        <w:sz w:val="14"/>
        <w:szCs w:val="14"/>
      </w:rPr>
      <w:t>2</w:t>
    </w:r>
    <w:r w:rsidR="00AA324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rvanová Radka, DiS.">
    <w15:presenceInfo w15:providerId="AD" w15:userId="S-1-5-21-3656830906-3839017365-80349702-86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A3242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56B34B-A128-490D-B64E-5F51929F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405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2021-11-03T13:52:00Z</dcterms:created>
  <dcterms:modified xsi:type="dcterms:W3CDTF">2023-04-27T09:38:00Z</dcterms:modified>
</cp:coreProperties>
</file>